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A67FA" w14:textId="46A0BFEF" w:rsidR="006E6820" w:rsidRDefault="00987B43"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rPr>
        <w:t>Communiqué de presse du 04/10</w:t>
      </w:r>
      <w:r w:rsidR="006E6820">
        <w:rPr>
          <w:rFonts w:ascii="Arial" w:hAnsi="Arial"/>
          <w:sz w:val="20"/>
        </w:rPr>
        <w:t>/2021</w:t>
      </w:r>
    </w:p>
    <w:p w14:paraId="40F3A495" w14:textId="77777777" w:rsidR="00D335FC" w:rsidRPr="00D335FC"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5DFDBBE6" w14:textId="77777777" w:rsidR="006E6820" w:rsidRPr="00D335FC" w:rsidRDefault="006E6820" w:rsidP="00E6620E">
      <w:pPr>
        <w:suppressLineNumbers/>
        <w:ind w:left="142"/>
        <w:outlineLvl w:val="0"/>
        <w:rPr>
          <w:rFonts w:ascii="Arial" w:hAnsi="Arial" w:cs="Arial"/>
          <w:sz w:val="20"/>
          <w:szCs w:val="20"/>
        </w:rPr>
      </w:pPr>
    </w:p>
    <w:p w14:paraId="6A1E433D" w14:textId="7D91865D" w:rsidR="000A3F93" w:rsidRPr="008B13D2" w:rsidRDefault="00637C6D" w:rsidP="008B13D2">
      <w:pPr>
        <w:pStyle w:val="berschrift32"/>
        <w:suppressLineNumbers/>
        <w:shd w:val="clear" w:color="auto" w:fill="FFFFFF"/>
        <w:tabs>
          <w:tab w:val="left" w:pos="7740"/>
        </w:tabs>
        <w:spacing w:after="240" w:line="360" w:lineRule="auto"/>
        <w:ind w:left="142" w:right="1690"/>
        <w:jc w:val="both"/>
        <w:rPr>
          <w:rFonts w:ascii="Arial" w:hAnsi="Arial" w:cs="Arial"/>
          <w:color w:val="auto"/>
          <w:sz w:val="34"/>
          <w:szCs w:val="34"/>
        </w:rPr>
      </w:pPr>
      <w:r w:rsidRPr="008B13D2">
        <w:rPr>
          <w:rFonts w:ascii="Arial" w:hAnsi="Arial"/>
          <w:color w:val="auto"/>
          <w:sz w:val="34"/>
          <w:szCs w:val="34"/>
        </w:rPr>
        <w:t xml:space="preserve">Continuité et nouvelles </w:t>
      </w:r>
      <w:r w:rsidR="008B13D2" w:rsidRPr="008B13D2">
        <w:rPr>
          <w:rFonts w:ascii="Arial" w:hAnsi="Arial"/>
          <w:color w:val="auto"/>
          <w:sz w:val="34"/>
          <w:szCs w:val="34"/>
        </w:rPr>
        <w:t>p</w:t>
      </w:r>
      <w:r w:rsidRPr="008B13D2">
        <w:rPr>
          <w:rFonts w:ascii="Arial" w:hAnsi="Arial"/>
          <w:color w:val="auto"/>
          <w:sz w:val="34"/>
          <w:szCs w:val="34"/>
        </w:rPr>
        <w:t>erspectives</w:t>
      </w:r>
    </w:p>
    <w:p w14:paraId="26066F73" w14:textId="77777777" w:rsidR="00D335FC" w:rsidRPr="00F01B90" w:rsidRDefault="00F01B90" w:rsidP="00022797">
      <w:pPr>
        <w:suppressLineNumbers/>
        <w:spacing w:after="240" w:line="264" w:lineRule="auto"/>
        <w:ind w:left="142" w:right="-284"/>
        <w:rPr>
          <w:rFonts w:ascii="Arial" w:hAnsi="Arial" w:cs="Arial"/>
          <w:spacing w:val="-2"/>
          <w:sz w:val="28"/>
          <w:szCs w:val="28"/>
        </w:rPr>
      </w:pPr>
      <w:r>
        <w:rPr>
          <w:rFonts w:ascii="Arial" w:hAnsi="Arial"/>
          <w:sz w:val="28"/>
        </w:rPr>
        <w:t>INDEX présente une nouvelle version du tour automatique CNC ABC, qui connaît un grand succès</w:t>
      </w:r>
    </w:p>
    <w:p w14:paraId="5FEE6505" w14:textId="77777777" w:rsidR="00C91B10" w:rsidRPr="00D335FC" w:rsidRDefault="003C4A77" w:rsidP="00422AE3">
      <w:pPr>
        <w:spacing w:after="200" w:line="360" w:lineRule="auto"/>
        <w:ind w:left="142"/>
        <w:jc w:val="both"/>
        <w:rPr>
          <w:rFonts w:ascii="Arial" w:eastAsiaTheme="minorHAnsi" w:hAnsi="Arial" w:cs="Arial"/>
          <w:b/>
          <w:sz w:val="20"/>
          <w:szCs w:val="20"/>
        </w:rPr>
      </w:pPr>
      <w:r>
        <w:rPr>
          <w:rFonts w:ascii="Arial" w:hAnsi="Arial"/>
          <w:b/>
          <w:sz w:val="20"/>
        </w:rPr>
        <w:t xml:space="preserve">Un nouveau tour automatique CNC INDEX ABC existe-t-il ? Oui - mais ne vous inquiétez pas, chers fans d’ABC, malgré les améliorations importantes apportées à la tourelle supérieure, telles que l’axe de déplacement à index électronique, la fonction Y, le réglage de la hauteur et l’équipement de doubles porte-outils, nous avons bien sûr conservé les caractéristiques appréciées du modèle actuel : le concept de la machine, le compartiment d’usinage et l’encombrement sont restés exactement les mêmes. Tous les programmes de pièces existants fonctionnent comme avant, sans perte de temps ni de qualité d’enlèvement de copeaux. </w:t>
      </w:r>
    </w:p>
    <w:p w14:paraId="57A64D47" w14:textId="77777777" w:rsidR="00023607" w:rsidRDefault="00023607" w:rsidP="00E32E8F">
      <w:pPr>
        <w:spacing w:after="200" w:line="360" w:lineRule="auto"/>
        <w:ind w:left="142"/>
        <w:jc w:val="both"/>
        <w:rPr>
          <w:rFonts w:ascii="Arial" w:eastAsiaTheme="minorHAnsi" w:hAnsi="Arial" w:cs="Arial"/>
          <w:sz w:val="20"/>
          <w:szCs w:val="20"/>
          <w:lang w:eastAsia="en-US"/>
        </w:rPr>
      </w:pPr>
    </w:p>
    <w:p w14:paraId="21EF7C2E" w14:textId="77777777" w:rsidR="007E2C05" w:rsidRDefault="00023607" w:rsidP="00B21C8F">
      <w:pPr>
        <w:spacing w:after="200" w:line="360" w:lineRule="auto"/>
        <w:ind w:left="142"/>
        <w:jc w:val="both"/>
        <w:rPr>
          <w:rFonts w:ascii="Arial" w:eastAsiaTheme="minorHAnsi" w:hAnsi="Arial" w:cs="Arial"/>
          <w:sz w:val="20"/>
          <w:szCs w:val="20"/>
        </w:rPr>
      </w:pPr>
      <w:r>
        <w:rPr>
          <w:rFonts w:ascii="Arial" w:hAnsi="Arial"/>
          <w:sz w:val="20"/>
        </w:rPr>
        <w:t>Le tour automatique CNC INDEX ABC est un modèle à succès avec une grande continuité : en 25 ans, nous avons livré plus de 3 000 unités de ce type. Par conséquent, le perfectionnement pour l’élaboration du nouvel INDEX ABC s’est fait de manière prudente. « L’ABC d’INDEX a parcouru un long chemin au fil des ans », explique Ulrich Baumann, responsable du développement des tours automatiques monobroches chez INDEX. « À maintes reprises, nous avons augmenté l’efficacité en améliorant la technologie de contrôle et d’entraînement ainsi que les composants mécaniques.  C’était donc un grand défi de maintenir le niveau extrêmement élevé du modèle précédent et, sur cette base, de fournir des fonctions étendues pour un usinage encore plus efficace et plus polyvalent ».</w:t>
      </w:r>
    </w:p>
    <w:p w14:paraId="7B7BACF3" w14:textId="77777777" w:rsidR="00412420" w:rsidRDefault="007E2C05" w:rsidP="003A1056">
      <w:pPr>
        <w:spacing w:after="200" w:line="360" w:lineRule="auto"/>
        <w:ind w:left="142"/>
        <w:jc w:val="both"/>
        <w:rPr>
          <w:rFonts w:ascii="Arial" w:eastAsiaTheme="minorHAnsi" w:hAnsi="Arial" w:cs="Arial"/>
          <w:sz w:val="20"/>
          <w:szCs w:val="20"/>
        </w:rPr>
      </w:pPr>
      <w:r>
        <w:rPr>
          <w:rFonts w:ascii="Arial" w:hAnsi="Arial"/>
          <w:sz w:val="20"/>
        </w:rPr>
        <w:t xml:space="preserve">Ce résultat a été obtenu de manière exemplaire.  Sous le design actualisé et attrayant de l’INDEX, l’observateur découvre une machine dont la taille et le compartiment d’usinage sont restés inchangés. La base du développement ultérieur était de prendre en compte les innombrables programmes et dispositifs spécifiques aux pièces qui fonctionnent encore aujourd’hui sur les machines sur le terrain. </w:t>
      </w:r>
    </w:p>
    <w:p w14:paraId="52A6E7FA" w14:textId="77777777" w:rsidR="00B21C8F" w:rsidRDefault="007E2C05" w:rsidP="00B21C8F">
      <w:pPr>
        <w:spacing w:after="200" w:line="360" w:lineRule="auto"/>
        <w:ind w:left="142"/>
        <w:jc w:val="both"/>
        <w:rPr>
          <w:rFonts w:ascii="Arial" w:eastAsiaTheme="minorHAnsi" w:hAnsi="Arial" w:cs="Arial"/>
          <w:sz w:val="20"/>
          <w:szCs w:val="20"/>
        </w:rPr>
      </w:pPr>
      <w:r>
        <w:rPr>
          <w:rFonts w:ascii="Arial" w:hAnsi="Arial"/>
          <w:sz w:val="20"/>
        </w:rPr>
        <w:t xml:space="preserve">La deuxième exigence était que la future version ne devait en aucun cas être en retard sur la précédente en termes de possibilités d’usinage, de temps d’usinage et de précision dimensionnelle – même pas en faveur de nouvelles fonctionnalités. Les développeurs d’INDEX en ont apporté la preuve par une comparaison entre l’ABC de la </w:t>
      </w:r>
      <w:r>
        <w:rPr>
          <w:rFonts w:ascii="Arial" w:hAnsi="Arial"/>
          <w:sz w:val="20"/>
        </w:rPr>
        <w:lastRenderedPageBreak/>
        <w:t>génération actuelle et la machine modifiée, qui ont été configurés de manière identique. Le résultat : la version perfectionnée est même légèrement meilleure dans la comparaison des temps de pièces et dans le comportement de la précision dimensionnelle sur le cycle de travail de la machine (cycle thermique). Dans le domaine de la coupe limite (profondeur de coupe lors du rainurage), elle a atteint le niveau élevé habituel.</w:t>
      </w:r>
    </w:p>
    <w:p w14:paraId="681E4BD7" w14:textId="77777777" w:rsidR="009F3DAF" w:rsidRDefault="00C8370B" w:rsidP="00B21C8F">
      <w:pPr>
        <w:spacing w:after="200" w:line="360" w:lineRule="auto"/>
        <w:ind w:left="142"/>
        <w:jc w:val="both"/>
        <w:rPr>
          <w:rFonts w:ascii="Arial" w:eastAsiaTheme="minorHAnsi" w:hAnsi="Arial" w:cs="Arial"/>
          <w:sz w:val="20"/>
          <w:szCs w:val="20"/>
        </w:rPr>
      </w:pPr>
      <w:r>
        <w:rPr>
          <w:rFonts w:ascii="Arial" w:hAnsi="Arial"/>
          <w:sz w:val="20"/>
        </w:rPr>
        <w:t>Cela signifie que les utilisateurs actuels d’ABC peuvent effectuer n’importe quelle opération d’usinage largement optimisée en termes de technologie d’outils et de programmes au moins aussi bien sur un ABC INDEX nouvellement acquis - et réserver un plus supplémentaire. En effet, des fonctions étendues sont disponibles pour les tâches d’usinage, promettant une efficacité encore plus grande et une gamme de composants plus étendue.</w:t>
      </w:r>
    </w:p>
    <w:p w14:paraId="6D507821" w14:textId="77777777" w:rsidR="008359AC" w:rsidRPr="00022797" w:rsidRDefault="007C0716" w:rsidP="008359AC">
      <w:pPr>
        <w:spacing w:after="200" w:line="360" w:lineRule="auto"/>
        <w:ind w:left="142"/>
        <w:jc w:val="both"/>
        <w:rPr>
          <w:rFonts w:ascii="Arial" w:eastAsiaTheme="minorHAnsi" w:hAnsi="Arial" w:cs="Arial"/>
          <w:b/>
          <w:bCs/>
          <w:sz w:val="20"/>
          <w:szCs w:val="20"/>
        </w:rPr>
      </w:pPr>
      <w:r>
        <w:rPr>
          <w:rFonts w:ascii="Arial" w:hAnsi="Arial"/>
          <w:b/>
          <w:sz w:val="20"/>
        </w:rPr>
        <w:t>Tourelle supérieure avec axe Y et réglage en hauteur</w:t>
      </w:r>
    </w:p>
    <w:p w14:paraId="431D81F3" w14:textId="77777777" w:rsidR="000572F0" w:rsidRDefault="00C8370B" w:rsidP="00B05BD8">
      <w:pPr>
        <w:spacing w:after="200" w:line="360" w:lineRule="auto"/>
        <w:ind w:left="142"/>
        <w:jc w:val="both"/>
        <w:rPr>
          <w:rFonts w:ascii="Arial" w:eastAsiaTheme="minorHAnsi" w:hAnsi="Arial" w:cs="Arial"/>
          <w:sz w:val="20"/>
          <w:szCs w:val="20"/>
        </w:rPr>
      </w:pPr>
      <w:r>
        <w:rPr>
          <w:rFonts w:ascii="Arial" w:hAnsi="Arial"/>
          <w:sz w:val="20"/>
        </w:rPr>
        <w:t>Les améliorations sont principalement concentrées sur la tourelle supérieure, où une boîte de vitesses à rapport élevé et à variation continue remplace le positionnement étagé réalisé auparavant par engrenage Hirth. De cette façon, la tourelle peut prendre n’importe quelle position. Cela ouvre un large éventail de possibilités avantageuses. Les développeurs INDEX ont ainsi réalisé, par exemple, un axe Y interpolé qui permet à la tourelle ABC supérieure d’effectuer des perçages décentrés et des fraisages de surface.</w:t>
      </w:r>
    </w:p>
    <w:p w14:paraId="5E0F19C6" w14:textId="77777777" w:rsidR="00B05BD8" w:rsidRDefault="00B05BD8" w:rsidP="00B05BD8">
      <w:pPr>
        <w:spacing w:after="200" w:line="360" w:lineRule="auto"/>
        <w:ind w:left="142"/>
        <w:jc w:val="both"/>
        <w:rPr>
          <w:rFonts w:ascii="Arial" w:eastAsiaTheme="minorHAnsi" w:hAnsi="Arial" w:cs="Arial"/>
          <w:sz w:val="20"/>
          <w:szCs w:val="20"/>
        </w:rPr>
      </w:pPr>
      <w:r>
        <w:rPr>
          <w:rFonts w:ascii="Arial" w:hAnsi="Arial"/>
          <w:sz w:val="20"/>
        </w:rPr>
        <w:t>D’une part, le réglage de la hauteur de la pointe des arêtes de coupe est désormais également plus facile à gérer, ce qui promet encore plus de précision pour l’usinage interne de petits alésages. D’autre part, la surface ou l’aspect de la surface peut être amélioré par une telle correction de hauteur.</w:t>
      </w:r>
    </w:p>
    <w:p w14:paraId="045C9A40" w14:textId="77777777" w:rsidR="00650A0F" w:rsidRDefault="00B05BD8" w:rsidP="00B21C8F">
      <w:pPr>
        <w:spacing w:after="200" w:line="360" w:lineRule="auto"/>
        <w:ind w:left="142"/>
        <w:jc w:val="both"/>
        <w:rPr>
          <w:rFonts w:ascii="Arial" w:eastAsiaTheme="minorHAnsi" w:hAnsi="Arial" w:cs="Arial"/>
          <w:sz w:val="20"/>
          <w:szCs w:val="20"/>
        </w:rPr>
      </w:pPr>
      <w:r>
        <w:rPr>
          <w:rFonts w:ascii="Arial" w:hAnsi="Arial"/>
          <w:sz w:val="20"/>
        </w:rPr>
        <w:t>Un autre avantage résulte de l’utilisation désormais possible de porte-outils doubles. En effet, avec la même taille de tourelle et le même nombre d’emplacements d’outils, l’offre d’outils passe de sept à 14 outils fixes ou entraînés. Ce plus peut être utilisé pour des outils frères ou un spectre d’usinage plus large. Une autre station est affectée en permanence par la broche synchrone pour le travail en amont.</w:t>
      </w:r>
    </w:p>
    <w:p w14:paraId="6F962A24" w14:textId="77777777" w:rsidR="008359AC" w:rsidRPr="00022797" w:rsidRDefault="00FD0C87" w:rsidP="008359AC">
      <w:pPr>
        <w:spacing w:after="200" w:line="360" w:lineRule="auto"/>
        <w:ind w:left="142"/>
        <w:jc w:val="both"/>
        <w:rPr>
          <w:rFonts w:ascii="Arial" w:eastAsiaTheme="minorHAnsi" w:hAnsi="Arial" w:cs="Arial"/>
          <w:b/>
          <w:bCs/>
          <w:sz w:val="20"/>
          <w:szCs w:val="20"/>
        </w:rPr>
      </w:pPr>
      <w:r>
        <w:rPr>
          <w:rFonts w:ascii="Arial" w:hAnsi="Arial"/>
          <w:b/>
          <w:sz w:val="20"/>
        </w:rPr>
        <w:t>Équipé pour les tâches futures</w:t>
      </w:r>
    </w:p>
    <w:p w14:paraId="6EDB9D50" w14:textId="77777777" w:rsidR="009F3DAF" w:rsidRDefault="0054729E" w:rsidP="00B21C8F">
      <w:pPr>
        <w:spacing w:after="200" w:line="360" w:lineRule="auto"/>
        <w:ind w:left="142"/>
        <w:jc w:val="both"/>
        <w:rPr>
          <w:rFonts w:ascii="Arial" w:eastAsiaTheme="minorHAnsi" w:hAnsi="Arial" w:cs="Arial"/>
          <w:sz w:val="20"/>
          <w:szCs w:val="20"/>
        </w:rPr>
      </w:pPr>
      <w:r>
        <w:rPr>
          <w:rFonts w:ascii="Arial" w:hAnsi="Arial"/>
          <w:sz w:val="20"/>
        </w:rPr>
        <w:t xml:space="preserve">Avec la tourelle à réglage continu, la fonctionnalité Y, le réglage en hauteur et les supports multiples, les développeurs, tout comme les techniciens d’application, sont convaincus que l’INDEX ABC continuera à écrire son histoire à succès. En effet, ce petit tour de production CNC extrêmement rapide répond désormais aussi aux </w:t>
      </w:r>
      <w:r>
        <w:rPr>
          <w:rFonts w:ascii="Arial" w:hAnsi="Arial"/>
          <w:sz w:val="20"/>
        </w:rPr>
        <w:lastRenderedPageBreak/>
        <w:t xml:space="preserve">tendances actuelles du marché, qui vont vers de plus petites quantités et des géométries plus complexes. Son rapport prix-performance favorable pourra également être utilisé à l’avenir pour des pièces qui auraient auparavant nécessité une machine plus coûteuse. </w:t>
      </w:r>
    </w:p>
    <w:p w14:paraId="76F3C8C3" w14:textId="18D4D766" w:rsidR="006A6F2B" w:rsidRPr="00D335FC" w:rsidRDefault="006A6F2B" w:rsidP="00B11E7C">
      <w:pPr>
        <w:spacing w:after="200" w:line="360" w:lineRule="auto"/>
        <w:jc w:val="both"/>
        <w:rPr>
          <w:rFonts w:ascii="Arial" w:eastAsiaTheme="minorHAnsi" w:hAnsi="Arial" w:cs="Arial"/>
          <w:sz w:val="20"/>
          <w:szCs w:val="20"/>
          <w:lang w:eastAsia="en-US"/>
        </w:rPr>
      </w:pPr>
    </w:p>
    <w:p w14:paraId="0169C8C5" w14:textId="77777777" w:rsidR="00F32C8A" w:rsidRPr="00D335FC" w:rsidRDefault="00F32C8A" w:rsidP="00F32C8A">
      <w:pPr>
        <w:suppressLineNumbers/>
        <w:spacing w:line="336" w:lineRule="auto"/>
        <w:ind w:left="142" w:right="1843"/>
        <w:rPr>
          <w:rFonts w:ascii="Arial" w:hAnsi="Arial" w:cs="Arial"/>
          <w:sz w:val="20"/>
          <w:szCs w:val="20"/>
        </w:rPr>
      </w:pPr>
    </w:p>
    <w:p w14:paraId="5247DEA5" w14:textId="77777777" w:rsidR="00F32C8A" w:rsidRPr="00987B43" w:rsidRDefault="00F32C8A" w:rsidP="00F32C8A">
      <w:pPr>
        <w:suppressLineNumbers/>
        <w:spacing w:line="336" w:lineRule="auto"/>
        <w:ind w:left="142" w:right="1843"/>
        <w:rPr>
          <w:rFonts w:ascii="Arial" w:hAnsi="Arial" w:cs="Arial"/>
          <w:sz w:val="20"/>
          <w:szCs w:val="20"/>
          <w:lang w:val="en-US"/>
        </w:rPr>
      </w:pPr>
      <w:r w:rsidRPr="00987B43">
        <w:rPr>
          <w:rFonts w:ascii="Arial" w:hAnsi="Arial"/>
          <w:b/>
          <w:sz w:val="20"/>
          <w:lang w:val="en-US"/>
        </w:rPr>
        <w:t>Contact :</w:t>
      </w:r>
      <w:r w:rsidRPr="00987B43">
        <w:rPr>
          <w:rFonts w:ascii="Arial" w:hAnsi="Arial"/>
          <w:sz w:val="20"/>
          <w:lang w:val="en-US"/>
        </w:rPr>
        <w:tab/>
        <w:t>INDEX-Werke GmbH &amp; Co. KG Hahn &amp; Tessky</w:t>
      </w:r>
    </w:p>
    <w:p w14:paraId="2A3538CF" w14:textId="77777777" w:rsidR="00F32C8A" w:rsidRPr="00987B43" w:rsidRDefault="00F32C8A" w:rsidP="00F32C8A">
      <w:pPr>
        <w:suppressLineNumbers/>
        <w:spacing w:line="336" w:lineRule="auto"/>
        <w:ind w:left="709" w:right="1843" w:firstLine="709"/>
        <w:rPr>
          <w:rFonts w:ascii="Arial" w:hAnsi="Arial" w:cs="Arial"/>
          <w:sz w:val="20"/>
          <w:szCs w:val="20"/>
          <w:lang w:val="en-US"/>
        </w:rPr>
      </w:pPr>
      <w:r w:rsidRPr="00987B43">
        <w:rPr>
          <w:rFonts w:ascii="Arial" w:hAnsi="Arial"/>
          <w:sz w:val="20"/>
          <w:lang w:val="en-US"/>
        </w:rPr>
        <w:t>Rainer Gondek</w:t>
      </w:r>
    </w:p>
    <w:p w14:paraId="56D12C79" w14:textId="77777777" w:rsidR="00F32C8A" w:rsidRPr="00987B43" w:rsidRDefault="00F32C8A" w:rsidP="00F32C8A">
      <w:pPr>
        <w:suppressLineNumbers/>
        <w:spacing w:line="336" w:lineRule="auto"/>
        <w:ind w:left="709" w:right="1843" w:firstLine="709"/>
        <w:rPr>
          <w:rFonts w:ascii="Arial" w:hAnsi="Arial" w:cs="Arial"/>
          <w:sz w:val="20"/>
          <w:szCs w:val="20"/>
          <w:lang w:val="en-US"/>
        </w:rPr>
      </w:pPr>
      <w:r w:rsidRPr="00987B43">
        <w:rPr>
          <w:rFonts w:ascii="Arial" w:hAnsi="Arial"/>
          <w:sz w:val="20"/>
          <w:lang w:val="en-US"/>
        </w:rPr>
        <w:t xml:space="preserve">Directeur Global Marketing </w:t>
      </w:r>
    </w:p>
    <w:p w14:paraId="31A3FE8A" w14:textId="77777777" w:rsidR="00F32C8A" w:rsidRPr="00987B43" w:rsidRDefault="00F32C8A" w:rsidP="00F32C8A">
      <w:pPr>
        <w:suppressLineNumbers/>
        <w:spacing w:line="336" w:lineRule="auto"/>
        <w:ind w:left="709" w:right="1843" w:firstLine="709"/>
        <w:rPr>
          <w:rFonts w:ascii="Arial" w:hAnsi="Arial" w:cs="Arial"/>
          <w:sz w:val="20"/>
          <w:szCs w:val="20"/>
          <w:lang w:val="en-US"/>
        </w:rPr>
      </w:pPr>
      <w:r w:rsidRPr="00987B43">
        <w:rPr>
          <w:rFonts w:ascii="Arial" w:hAnsi="Arial"/>
          <w:sz w:val="20"/>
          <w:lang w:val="en-US"/>
        </w:rPr>
        <w:t>Tél. : +49 (711) 3191-1286</w:t>
      </w:r>
    </w:p>
    <w:p w14:paraId="7B68D323" w14:textId="1FEA3B91" w:rsidR="00F32C8A" w:rsidRPr="00987B43" w:rsidRDefault="00B11E7C" w:rsidP="00F32C8A">
      <w:pPr>
        <w:suppressLineNumbers/>
        <w:spacing w:line="336" w:lineRule="auto"/>
        <w:ind w:left="709" w:right="1843" w:firstLine="709"/>
        <w:rPr>
          <w:rFonts w:ascii="Arial" w:hAnsi="Arial" w:cs="Arial"/>
          <w:sz w:val="20"/>
          <w:szCs w:val="20"/>
          <w:lang w:val="en-US"/>
        </w:rPr>
      </w:pPr>
      <w:hyperlink r:id="rId8" w:history="1">
        <w:r w:rsidR="009D5251" w:rsidRPr="00987B43">
          <w:rPr>
            <w:rStyle w:val="Hyperlink"/>
            <w:rFonts w:ascii="Arial" w:hAnsi="Arial"/>
            <w:sz w:val="20"/>
            <w:lang w:val="en-US"/>
          </w:rPr>
          <w:t>rainer.gondek@index-werke.de</w:t>
        </w:r>
      </w:hyperlink>
      <w:r w:rsidR="009D5251" w:rsidRPr="00987B43">
        <w:rPr>
          <w:rFonts w:ascii="Arial" w:hAnsi="Arial"/>
          <w:sz w:val="20"/>
          <w:lang w:val="en-US"/>
        </w:rPr>
        <w:t xml:space="preserve"> </w:t>
      </w:r>
    </w:p>
    <w:p w14:paraId="7F78F234" w14:textId="77777777" w:rsidR="005F3E24" w:rsidRPr="00987B43" w:rsidRDefault="005F3E24" w:rsidP="003C2277">
      <w:pPr>
        <w:spacing w:after="200" w:line="360" w:lineRule="auto"/>
        <w:ind w:left="142"/>
        <w:jc w:val="both"/>
        <w:rPr>
          <w:rFonts w:ascii="Arial" w:eastAsiaTheme="minorHAnsi" w:hAnsi="Arial" w:cs="Arial"/>
          <w:sz w:val="20"/>
          <w:szCs w:val="20"/>
          <w:lang w:val="en-US" w:eastAsia="en-US"/>
        </w:rPr>
      </w:pPr>
    </w:p>
    <w:p w14:paraId="5DF0A4E8" w14:textId="77777777" w:rsidR="00F32C8A" w:rsidRPr="00987B43" w:rsidRDefault="00F32C8A" w:rsidP="003C2277">
      <w:pPr>
        <w:spacing w:after="200" w:line="360" w:lineRule="auto"/>
        <w:ind w:left="142"/>
        <w:jc w:val="both"/>
        <w:rPr>
          <w:rFonts w:ascii="Arial" w:eastAsiaTheme="minorHAnsi" w:hAnsi="Arial" w:cs="Arial"/>
          <w:sz w:val="20"/>
          <w:szCs w:val="20"/>
          <w:lang w:val="en-US" w:eastAsia="en-US"/>
        </w:rPr>
      </w:pPr>
    </w:p>
    <w:p w14:paraId="5706FC34" w14:textId="77777777" w:rsidR="00422AE3" w:rsidRDefault="009849AB" w:rsidP="00D14773">
      <w:pPr>
        <w:spacing w:after="200" w:line="360" w:lineRule="auto"/>
        <w:ind w:left="142"/>
        <w:jc w:val="both"/>
        <w:rPr>
          <w:rFonts w:ascii="Arial" w:eastAsiaTheme="minorHAnsi" w:hAnsi="Arial" w:cs="Arial"/>
          <w:sz w:val="20"/>
          <w:szCs w:val="20"/>
        </w:rPr>
      </w:pPr>
      <w:r>
        <w:rPr>
          <w:rFonts w:ascii="Arial" w:hAnsi="Arial"/>
          <w:noProof/>
          <w:sz w:val="20"/>
          <w:lang w:val="de-DE" w:eastAsia="zh-CN"/>
        </w:rPr>
        <w:drawing>
          <wp:inline distT="0" distB="0" distL="0" distR="0" wp14:anchorId="22E2DE4B" wp14:editId="7476B0CB">
            <wp:extent cx="2352675" cy="170448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_Foto_BaumannUlrich01_Retus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54294" cy="1705662"/>
                    </a:xfrm>
                    <a:prstGeom prst="rect">
                      <a:avLst/>
                    </a:prstGeom>
                  </pic:spPr>
                </pic:pic>
              </a:graphicData>
            </a:graphic>
          </wp:inline>
        </w:drawing>
      </w:r>
    </w:p>
    <w:p w14:paraId="42064350" w14:textId="77777777" w:rsidR="00DC725E" w:rsidRDefault="00052791" w:rsidP="00491152">
      <w:pPr>
        <w:spacing w:after="200" w:line="360" w:lineRule="auto"/>
        <w:ind w:left="142"/>
        <w:jc w:val="both"/>
        <w:rPr>
          <w:rFonts w:ascii="Arial" w:eastAsiaTheme="minorHAnsi" w:hAnsi="Arial" w:cs="Arial"/>
          <w:sz w:val="20"/>
          <w:szCs w:val="20"/>
        </w:rPr>
      </w:pPr>
      <w:r>
        <w:rPr>
          <w:rFonts w:ascii="Arial" w:hAnsi="Arial"/>
          <w:sz w:val="20"/>
        </w:rPr>
        <w:t xml:space="preserve">Directeur du développement </w:t>
      </w:r>
      <w:r>
        <w:rPr>
          <w:rFonts w:ascii="Arial" w:hAnsi="Arial"/>
          <w:b/>
          <w:sz w:val="20"/>
        </w:rPr>
        <w:t>Ulrich Baumann</w:t>
      </w:r>
      <w:r>
        <w:rPr>
          <w:rFonts w:ascii="Arial" w:hAnsi="Arial"/>
          <w:sz w:val="20"/>
        </w:rPr>
        <w:t> : « Un défi majeur lors du développement du nouveau INDEX ABC, il s’agissait de maintenir le niveau extrêmement élevé du modèle précédent et, sur cette base, de fournir des fonctions étendues pour un usinage encore plus efficace et polyvalent. »</w:t>
      </w:r>
    </w:p>
    <w:p w14:paraId="05512789" w14:textId="77777777" w:rsidR="008359AC" w:rsidRDefault="009849AB" w:rsidP="00D14773">
      <w:pPr>
        <w:spacing w:after="200" w:line="360" w:lineRule="auto"/>
        <w:ind w:left="142"/>
        <w:jc w:val="both"/>
        <w:rPr>
          <w:rFonts w:ascii="Arial" w:eastAsiaTheme="minorHAnsi" w:hAnsi="Arial" w:cs="Arial"/>
          <w:sz w:val="20"/>
          <w:szCs w:val="20"/>
        </w:rPr>
      </w:pPr>
      <w:bookmarkStart w:id="0" w:name="_GoBack"/>
      <w:r>
        <w:rPr>
          <w:rFonts w:ascii="Arial" w:hAnsi="Arial"/>
          <w:noProof/>
          <w:sz w:val="20"/>
          <w:lang w:val="de-DE" w:eastAsia="zh-CN"/>
        </w:rPr>
        <w:lastRenderedPageBreak/>
        <w:drawing>
          <wp:anchor distT="0" distB="0" distL="114300" distR="114300" simplePos="0" relativeHeight="251658240" behindDoc="0" locked="0" layoutInCell="1" allowOverlap="1" wp14:anchorId="4536B474" wp14:editId="66B2F0B0">
            <wp:simplePos x="0" y="0"/>
            <wp:positionH relativeFrom="column">
              <wp:posOffset>-3810</wp:posOffset>
            </wp:positionH>
            <wp:positionV relativeFrom="paragraph">
              <wp:posOffset>-859790</wp:posOffset>
            </wp:positionV>
            <wp:extent cx="2686050" cy="2536825"/>
            <wp:effectExtent l="0" t="0" r="0"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c_102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86050" cy="2536825"/>
                    </a:xfrm>
                    <a:prstGeom prst="rect">
                      <a:avLst/>
                    </a:prstGeom>
                  </pic:spPr>
                </pic:pic>
              </a:graphicData>
            </a:graphic>
            <wp14:sizeRelH relativeFrom="page">
              <wp14:pctWidth>0</wp14:pctWidth>
            </wp14:sizeRelH>
            <wp14:sizeRelV relativeFrom="page">
              <wp14:pctHeight>0</wp14:pctHeight>
            </wp14:sizeRelV>
          </wp:anchor>
        </w:drawing>
      </w:r>
      <w:bookmarkEnd w:id="0"/>
    </w:p>
    <w:p w14:paraId="166CF98B" w14:textId="6E9DE830" w:rsidR="007B5ADA" w:rsidRDefault="007B5ADA" w:rsidP="00B20CEA">
      <w:pPr>
        <w:spacing w:after="200" w:line="360" w:lineRule="auto"/>
        <w:ind w:left="142"/>
        <w:jc w:val="both"/>
        <w:rPr>
          <w:rFonts w:ascii="Arial" w:eastAsiaTheme="minorHAnsi" w:hAnsi="Arial" w:cs="Arial"/>
          <w:sz w:val="20"/>
          <w:szCs w:val="20"/>
        </w:rPr>
      </w:pPr>
      <w:r>
        <w:rPr>
          <w:rFonts w:ascii="Arial" w:hAnsi="Arial"/>
          <w:b/>
          <w:sz w:val="20"/>
        </w:rPr>
        <w:t>INDEX ABC dans un nouveau design</w:t>
      </w:r>
      <w:r>
        <w:rPr>
          <w:rFonts w:ascii="Arial" w:hAnsi="Arial"/>
          <w:sz w:val="20"/>
        </w:rPr>
        <w:t> : Comme la taille et l’espace d’installation sont restés inchangés sous le capot, tous les programmes existants peuvent être importés et traités 1:1.</w:t>
      </w:r>
    </w:p>
    <w:p w14:paraId="6DADF7E0" w14:textId="77777777" w:rsidR="008359AC" w:rsidRPr="008359AC" w:rsidRDefault="009849AB" w:rsidP="008359AC">
      <w:pPr>
        <w:spacing w:after="200" w:line="360" w:lineRule="auto"/>
        <w:ind w:left="142"/>
        <w:jc w:val="both"/>
        <w:rPr>
          <w:rFonts w:ascii="Arial" w:eastAsiaTheme="minorHAnsi" w:hAnsi="Arial" w:cs="Arial"/>
          <w:sz w:val="20"/>
          <w:szCs w:val="20"/>
        </w:rPr>
      </w:pPr>
      <w:r>
        <w:rPr>
          <w:rFonts w:ascii="Arial" w:hAnsi="Arial"/>
          <w:noProof/>
          <w:sz w:val="20"/>
          <w:lang w:val="de-DE" w:eastAsia="zh-CN"/>
        </w:rPr>
        <w:drawing>
          <wp:inline distT="0" distB="0" distL="0" distR="0" wp14:anchorId="247C7B85" wp14:editId="0E682761">
            <wp:extent cx="2748653" cy="36576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c_102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67620" cy="3682839"/>
                    </a:xfrm>
                    <a:prstGeom prst="rect">
                      <a:avLst/>
                    </a:prstGeom>
                  </pic:spPr>
                </pic:pic>
              </a:graphicData>
            </a:graphic>
          </wp:inline>
        </w:drawing>
      </w:r>
    </w:p>
    <w:p w14:paraId="460B36EC" w14:textId="77777777" w:rsidR="008359AC" w:rsidRPr="008359AC" w:rsidRDefault="007B5ADA" w:rsidP="008359AC">
      <w:pPr>
        <w:spacing w:after="200" w:line="360" w:lineRule="auto"/>
        <w:ind w:left="142"/>
        <w:jc w:val="both"/>
        <w:rPr>
          <w:rFonts w:ascii="Arial" w:eastAsiaTheme="minorHAnsi" w:hAnsi="Arial" w:cs="Arial"/>
          <w:sz w:val="20"/>
          <w:szCs w:val="20"/>
        </w:rPr>
      </w:pPr>
      <w:r>
        <w:rPr>
          <w:rFonts w:ascii="Arial" w:hAnsi="Arial"/>
          <w:sz w:val="20"/>
        </w:rPr>
        <w:t xml:space="preserve">Le point fort de la nouvelle machine de production automatique CNC INDEX ABC est la </w:t>
      </w:r>
      <w:r>
        <w:rPr>
          <w:rFonts w:ascii="Arial" w:hAnsi="Arial"/>
          <w:b/>
          <w:sz w:val="20"/>
        </w:rPr>
        <w:t>tourelle supérieure</w:t>
      </w:r>
      <w:r>
        <w:rPr>
          <w:rFonts w:ascii="Arial" w:hAnsi="Arial"/>
          <w:sz w:val="20"/>
        </w:rPr>
        <w:t xml:space="preserve">. Elle est désormais réglable en continu, dispose de la fonction Y, d’un réglage en hauteur et peut être équipée de doubles porte-outils. Avec la </w:t>
      </w:r>
      <w:r>
        <w:rPr>
          <w:rFonts w:ascii="Arial" w:hAnsi="Arial"/>
          <w:b/>
          <w:sz w:val="20"/>
        </w:rPr>
        <w:t>broche synchrone</w:t>
      </w:r>
      <w:r>
        <w:rPr>
          <w:rFonts w:ascii="Arial" w:hAnsi="Arial"/>
          <w:sz w:val="20"/>
        </w:rPr>
        <w:t xml:space="preserve"> dans le porte-outil supérieur, les pièces peuvent être usinées entièrement par l’arrière à l’aide de jusqu’à cinq stations d’alésage arrière disponibles.</w:t>
      </w:r>
    </w:p>
    <w:p w14:paraId="3531266B" w14:textId="639FE609" w:rsidR="00D254DB" w:rsidRDefault="00D254DB" w:rsidP="00B20CEA">
      <w:pPr>
        <w:spacing w:after="200" w:line="360" w:lineRule="auto"/>
        <w:jc w:val="both"/>
        <w:rPr>
          <w:rFonts w:ascii="Arial" w:eastAsiaTheme="minorHAnsi" w:hAnsi="Arial" w:cs="Arial"/>
          <w:sz w:val="20"/>
          <w:szCs w:val="20"/>
          <w:lang w:eastAsia="en-US"/>
        </w:rPr>
      </w:pPr>
    </w:p>
    <w:p w14:paraId="399BA3AC" w14:textId="77777777" w:rsidR="00D14773" w:rsidRPr="00D335FC" w:rsidRDefault="006927C1" w:rsidP="00D14773">
      <w:pPr>
        <w:spacing w:after="200" w:line="360" w:lineRule="auto"/>
        <w:ind w:left="142"/>
        <w:jc w:val="both"/>
        <w:rPr>
          <w:rFonts w:ascii="Arial" w:eastAsiaTheme="minorHAnsi" w:hAnsi="Arial" w:cs="Arial"/>
          <w:sz w:val="20"/>
          <w:szCs w:val="20"/>
        </w:rPr>
      </w:pPr>
      <w:r>
        <w:rPr>
          <w:rFonts w:ascii="Arial" w:hAnsi="Arial"/>
          <w:sz w:val="20"/>
        </w:rPr>
        <w:t>Toutes les images : INDEX</w:t>
      </w:r>
    </w:p>
    <w:sectPr w:rsidR="00D14773" w:rsidRPr="00D335FC" w:rsidSect="00E8436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5D40B" w14:textId="77777777" w:rsidR="00612674" w:rsidRDefault="00612674">
      <w:r>
        <w:separator/>
      </w:r>
    </w:p>
  </w:endnote>
  <w:endnote w:type="continuationSeparator" w:id="0">
    <w:p w14:paraId="46868ADB" w14:textId="77777777" w:rsidR="00612674" w:rsidRDefault="00612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4052A" w14:textId="77777777" w:rsidR="009849AB" w:rsidRDefault="009849A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2E978" w14:textId="1943E407" w:rsidR="00F76584" w:rsidRPr="002A0A1F" w:rsidRDefault="00F76584">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B11E7C">
      <w:rPr>
        <w:rStyle w:val="Seitenzahl"/>
        <w:rFonts w:ascii="Arial" w:hAnsi="Arial" w:cs="Arial"/>
        <w:noProof/>
        <w:sz w:val="18"/>
      </w:rPr>
      <w:t>3</w:t>
    </w:r>
    <w:r w:rsidRPr="002A0A1F">
      <w:rPr>
        <w:rStyle w:val="Seitenzahl"/>
        <w:rFonts w:ascii="Arial" w:hAnsi="Arial" w:cs="Arial"/>
        <w:sz w:val="18"/>
      </w:rPr>
      <w:fldChar w:fldCharType="end"/>
    </w:r>
    <w:r>
      <w:rPr>
        <w:rStyle w:val="Seitenzahl"/>
        <w:rFonts w:ascii="Arial" w:hAnsi="Arial"/>
        <w:sz w:val="18"/>
      </w:rPr>
      <w:t xml:space="preserve"> sur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B11E7C">
      <w:rPr>
        <w:rStyle w:val="Seitenzahl"/>
        <w:rFonts w:ascii="Arial" w:hAnsi="Arial" w:cs="Arial"/>
        <w:noProof/>
        <w:sz w:val="18"/>
      </w:rPr>
      <w:t>4</w:t>
    </w:r>
    <w:r w:rsidRPr="002A0A1F">
      <w:rPr>
        <w:rStyle w:val="Seitenzahl"/>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B7EA0" w14:textId="77777777" w:rsidR="009849AB" w:rsidRDefault="009849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EEE20" w14:textId="77777777" w:rsidR="00612674" w:rsidRDefault="00612674">
      <w:r>
        <w:separator/>
      </w:r>
    </w:p>
  </w:footnote>
  <w:footnote w:type="continuationSeparator" w:id="0">
    <w:p w14:paraId="17C938A3" w14:textId="77777777" w:rsidR="00612674" w:rsidRDefault="00612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207D3" w14:textId="77777777" w:rsidR="009849AB" w:rsidRDefault="009849A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4C152" w14:textId="77777777" w:rsidR="00C33B07" w:rsidRDefault="00F76584" w:rsidP="00AE64C2">
    <w:pPr>
      <w:pStyle w:val="Kopfzeile"/>
      <w:tabs>
        <w:tab w:val="clear" w:pos="9072"/>
        <w:tab w:val="right" w:pos="9360"/>
      </w:tabs>
      <w:ind w:left="2544" w:firstLine="4296"/>
      <w:rPr>
        <w:ins w:id="1" w:author="Gondek, Rainer" w:date="2021-07-23T10:31:00Z"/>
      </w:rPr>
    </w:pPr>
    <w:r>
      <w:tab/>
      <w:t xml:space="preserve">                  </w:t>
    </w:r>
  </w:p>
  <w:p w14:paraId="26094ECB" w14:textId="77777777" w:rsidR="00F76584" w:rsidRPr="003D200C" w:rsidRDefault="00C33B07" w:rsidP="00C33B07">
    <w:pPr>
      <w:pStyle w:val="Kopfzeile"/>
      <w:tabs>
        <w:tab w:val="clear" w:pos="9072"/>
        <w:tab w:val="right" w:pos="9360"/>
      </w:tabs>
      <w:ind w:left="2836" w:firstLine="4004"/>
    </w:pPr>
    <w:r>
      <w:t xml:space="preserve">  </w:t>
    </w:r>
  </w:p>
  <w:p w14:paraId="4E2079B8" w14:textId="77777777" w:rsidR="008C66BE" w:rsidRPr="008178F5" w:rsidRDefault="00C33B07" w:rsidP="00C33B07">
    <w:pPr>
      <w:pStyle w:val="Kopfzeile"/>
      <w:tabs>
        <w:tab w:val="clear" w:pos="4536"/>
        <w:tab w:val="clear" w:pos="9072"/>
      </w:tabs>
      <w:ind w:left="6840"/>
      <w:jc w:val="right"/>
      <w:rPr>
        <w:rFonts w:ascii="Arial" w:hAnsi="Arial" w:cs="Arial"/>
        <w:sz w:val="16"/>
      </w:rPr>
    </w:pPr>
    <w:r>
      <w:rPr>
        <w:noProof/>
        <w:lang w:val="de-DE" w:eastAsia="zh-CN"/>
      </w:rPr>
      <w:drawing>
        <wp:inline distT="0" distB="0" distL="0" distR="0" wp14:anchorId="58B219EE" wp14:editId="4399B71F">
          <wp:extent cx="904875" cy="200025"/>
          <wp:effectExtent l="0" t="0" r="9525" b="9525"/>
          <wp:docPr id="5"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r>
      <w:rPr>
        <w:rFonts w:ascii="Arial" w:hAnsi="Arial"/>
        <w:sz w:val="16"/>
      </w:rPr>
      <w:t>INDEX ABC</w:t>
    </w:r>
  </w:p>
  <w:p w14:paraId="4EEA559E"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0EE37D12" w14:textId="77777777" w:rsidR="00F76584" w:rsidRPr="003D200C" w:rsidRDefault="00F76584" w:rsidP="00AE64C2">
    <w:pPr>
      <w:pStyle w:val="Kopfzeile"/>
      <w:tabs>
        <w:tab w:val="clear" w:pos="4536"/>
        <w:tab w:val="clear" w:pos="9072"/>
      </w:tabs>
      <w:ind w:left="6840"/>
      <w:jc w:val="right"/>
      <w:rPr>
        <w:rFonts w:ascii="Arial" w:hAnsi="Arial" w:cs="Arial"/>
        <w:sz w:val="16"/>
        <w:lang w:val="en-US"/>
      </w:rPr>
    </w:pPr>
  </w:p>
  <w:p w14:paraId="4841D9E1" w14:textId="77777777" w:rsidR="00F76584" w:rsidRPr="00AE64C2" w:rsidRDefault="00F76584" w:rsidP="00AE64C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85609" w14:textId="77777777" w:rsidR="009849AB" w:rsidRDefault="009849A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ndek, Rainer">
    <w15:presenceInfo w15:providerId="AD" w15:userId="S-1-5-21-2076514654-578648214-632688529-164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B72"/>
    <w:rsid w:val="000001ED"/>
    <w:rsid w:val="000004DE"/>
    <w:rsid w:val="00000CF3"/>
    <w:rsid w:val="00003F66"/>
    <w:rsid w:val="00013608"/>
    <w:rsid w:val="000145DC"/>
    <w:rsid w:val="000223C7"/>
    <w:rsid w:val="00022797"/>
    <w:rsid w:val="00023607"/>
    <w:rsid w:val="0002718C"/>
    <w:rsid w:val="000330EB"/>
    <w:rsid w:val="00033FAB"/>
    <w:rsid w:val="00037DD6"/>
    <w:rsid w:val="000417E2"/>
    <w:rsid w:val="00042DA3"/>
    <w:rsid w:val="000444A6"/>
    <w:rsid w:val="00046FB5"/>
    <w:rsid w:val="00052791"/>
    <w:rsid w:val="000572F0"/>
    <w:rsid w:val="0009150E"/>
    <w:rsid w:val="00092A02"/>
    <w:rsid w:val="000A09F9"/>
    <w:rsid w:val="000A0DDD"/>
    <w:rsid w:val="000A3F93"/>
    <w:rsid w:val="000A6B85"/>
    <w:rsid w:val="000A7F31"/>
    <w:rsid w:val="000B0B5B"/>
    <w:rsid w:val="000B4F26"/>
    <w:rsid w:val="000C2336"/>
    <w:rsid w:val="000D0A3A"/>
    <w:rsid w:val="000D22C6"/>
    <w:rsid w:val="000D3A08"/>
    <w:rsid w:val="000D546A"/>
    <w:rsid w:val="000E2495"/>
    <w:rsid w:val="000E7045"/>
    <w:rsid w:val="000E7E0D"/>
    <w:rsid w:val="00107B6B"/>
    <w:rsid w:val="00107F92"/>
    <w:rsid w:val="0011189B"/>
    <w:rsid w:val="00112619"/>
    <w:rsid w:val="00120659"/>
    <w:rsid w:val="00123D45"/>
    <w:rsid w:val="00126149"/>
    <w:rsid w:val="00130697"/>
    <w:rsid w:val="00131AC4"/>
    <w:rsid w:val="0013320E"/>
    <w:rsid w:val="001365DF"/>
    <w:rsid w:val="00143AF0"/>
    <w:rsid w:val="00144799"/>
    <w:rsid w:val="00144D74"/>
    <w:rsid w:val="00146621"/>
    <w:rsid w:val="0015427D"/>
    <w:rsid w:val="0016091D"/>
    <w:rsid w:val="00161A98"/>
    <w:rsid w:val="00181FF2"/>
    <w:rsid w:val="001867F8"/>
    <w:rsid w:val="00186F99"/>
    <w:rsid w:val="00191224"/>
    <w:rsid w:val="001913D5"/>
    <w:rsid w:val="0019247F"/>
    <w:rsid w:val="00192759"/>
    <w:rsid w:val="001960C7"/>
    <w:rsid w:val="001A1972"/>
    <w:rsid w:val="001B1E13"/>
    <w:rsid w:val="001B36CA"/>
    <w:rsid w:val="001B39F6"/>
    <w:rsid w:val="001B7AF4"/>
    <w:rsid w:val="001C247A"/>
    <w:rsid w:val="001E05DD"/>
    <w:rsid w:val="001E1539"/>
    <w:rsid w:val="001F0DC7"/>
    <w:rsid w:val="00201559"/>
    <w:rsid w:val="00206324"/>
    <w:rsid w:val="00207497"/>
    <w:rsid w:val="00207885"/>
    <w:rsid w:val="00211AF2"/>
    <w:rsid w:val="00212595"/>
    <w:rsid w:val="002208C9"/>
    <w:rsid w:val="002213FD"/>
    <w:rsid w:val="00222578"/>
    <w:rsid w:val="00224559"/>
    <w:rsid w:val="00225696"/>
    <w:rsid w:val="00232F8F"/>
    <w:rsid w:val="00235ED6"/>
    <w:rsid w:val="002361B1"/>
    <w:rsid w:val="00244E8E"/>
    <w:rsid w:val="002508F8"/>
    <w:rsid w:val="00250E0A"/>
    <w:rsid w:val="00252394"/>
    <w:rsid w:val="00256000"/>
    <w:rsid w:val="00256E06"/>
    <w:rsid w:val="00261CB4"/>
    <w:rsid w:val="00262014"/>
    <w:rsid w:val="00262D8D"/>
    <w:rsid w:val="0026448E"/>
    <w:rsid w:val="00267FDD"/>
    <w:rsid w:val="0027071B"/>
    <w:rsid w:val="00270ADC"/>
    <w:rsid w:val="00270B93"/>
    <w:rsid w:val="00272BC9"/>
    <w:rsid w:val="00274522"/>
    <w:rsid w:val="00284137"/>
    <w:rsid w:val="00284D73"/>
    <w:rsid w:val="00285D73"/>
    <w:rsid w:val="00294D30"/>
    <w:rsid w:val="002956E0"/>
    <w:rsid w:val="00295D86"/>
    <w:rsid w:val="002A0A1F"/>
    <w:rsid w:val="002C2782"/>
    <w:rsid w:val="002C52CB"/>
    <w:rsid w:val="002D038B"/>
    <w:rsid w:val="002D0FF4"/>
    <w:rsid w:val="002D103F"/>
    <w:rsid w:val="002D2928"/>
    <w:rsid w:val="002D37B1"/>
    <w:rsid w:val="002E4C83"/>
    <w:rsid w:val="002E4CBA"/>
    <w:rsid w:val="002E52C6"/>
    <w:rsid w:val="002E572F"/>
    <w:rsid w:val="002E74F7"/>
    <w:rsid w:val="002F1927"/>
    <w:rsid w:val="002F40C9"/>
    <w:rsid w:val="002F51C3"/>
    <w:rsid w:val="002F7069"/>
    <w:rsid w:val="0030559E"/>
    <w:rsid w:val="0030733E"/>
    <w:rsid w:val="00314250"/>
    <w:rsid w:val="003240E3"/>
    <w:rsid w:val="00334401"/>
    <w:rsid w:val="003421B1"/>
    <w:rsid w:val="00350072"/>
    <w:rsid w:val="00353117"/>
    <w:rsid w:val="00360228"/>
    <w:rsid w:val="00360722"/>
    <w:rsid w:val="0036385F"/>
    <w:rsid w:val="003666C5"/>
    <w:rsid w:val="0036726E"/>
    <w:rsid w:val="00367F5D"/>
    <w:rsid w:val="0037311D"/>
    <w:rsid w:val="00375C67"/>
    <w:rsid w:val="0037625A"/>
    <w:rsid w:val="00377560"/>
    <w:rsid w:val="0037788C"/>
    <w:rsid w:val="00377F47"/>
    <w:rsid w:val="00381EF9"/>
    <w:rsid w:val="003860F4"/>
    <w:rsid w:val="003924B0"/>
    <w:rsid w:val="003925A8"/>
    <w:rsid w:val="00394986"/>
    <w:rsid w:val="003957DE"/>
    <w:rsid w:val="00395A28"/>
    <w:rsid w:val="00397A76"/>
    <w:rsid w:val="003A1056"/>
    <w:rsid w:val="003A7C1B"/>
    <w:rsid w:val="003B0528"/>
    <w:rsid w:val="003B0F98"/>
    <w:rsid w:val="003B5BA9"/>
    <w:rsid w:val="003C0AF9"/>
    <w:rsid w:val="003C12E4"/>
    <w:rsid w:val="003C2277"/>
    <w:rsid w:val="003C4A77"/>
    <w:rsid w:val="003C6139"/>
    <w:rsid w:val="003D443B"/>
    <w:rsid w:val="003E4D2B"/>
    <w:rsid w:val="003E5584"/>
    <w:rsid w:val="003F60D2"/>
    <w:rsid w:val="00406AB0"/>
    <w:rsid w:val="0041150F"/>
    <w:rsid w:val="00412420"/>
    <w:rsid w:val="00412A12"/>
    <w:rsid w:val="00414CF2"/>
    <w:rsid w:val="00415A87"/>
    <w:rsid w:val="00415D03"/>
    <w:rsid w:val="004171B8"/>
    <w:rsid w:val="004203A9"/>
    <w:rsid w:val="004204C8"/>
    <w:rsid w:val="00422AE3"/>
    <w:rsid w:val="00424E75"/>
    <w:rsid w:val="00426195"/>
    <w:rsid w:val="00432DD2"/>
    <w:rsid w:val="00433009"/>
    <w:rsid w:val="00435AF4"/>
    <w:rsid w:val="00443DDF"/>
    <w:rsid w:val="00446750"/>
    <w:rsid w:val="00447215"/>
    <w:rsid w:val="0046004B"/>
    <w:rsid w:val="00460631"/>
    <w:rsid w:val="00463188"/>
    <w:rsid w:val="00463DF5"/>
    <w:rsid w:val="00467F33"/>
    <w:rsid w:val="004720E4"/>
    <w:rsid w:val="0047346F"/>
    <w:rsid w:val="00476642"/>
    <w:rsid w:val="004804E4"/>
    <w:rsid w:val="00480651"/>
    <w:rsid w:val="0048614F"/>
    <w:rsid w:val="00491152"/>
    <w:rsid w:val="00495221"/>
    <w:rsid w:val="0049679A"/>
    <w:rsid w:val="00496CE2"/>
    <w:rsid w:val="00497A31"/>
    <w:rsid w:val="004A094C"/>
    <w:rsid w:val="004A2FB6"/>
    <w:rsid w:val="004A5465"/>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365C"/>
    <w:rsid w:val="004F6632"/>
    <w:rsid w:val="004F741B"/>
    <w:rsid w:val="00501800"/>
    <w:rsid w:val="005042F8"/>
    <w:rsid w:val="00504380"/>
    <w:rsid w:val="00521067"/>
    <w:rsid w:val="00521CF6"/>
    <w:rsid w:val="0052213B"/>
    <w:rsid w:val="0052567E"/>
    <w:rsid w:val="0053108F"/>
    <w:rsid w:val="005310D0"/>
    <w:rsid w:val="00531771"/>
    <w:rsid w:val="0053423A"/>
    <w:rsid w:val="00534760"/>
    <w:rsid w:val="0054271C"/>
    <w:rsid w:val="00543713"/>
    <w:rsid w:val="00543C7E"/>
    <w:rsid w:val="00544BB2"/>
    <w:rsid w:val="0054729E"/>
    <w:rsid w:val="0055166D"/>
    <w:rsid w:val="005609F5"/>
    <w:rsid w:val="00566701"/>
    <w:rsid w:val="00573260"/>
    <w:rsid w:val="00573C44"/>
    <w:rsid w:val="005753FB"/>
    <w:rsid w:val="0057633A"/>
    <w:rsid w:val="00577F45"/>
    <w:rsid w:val="00581ADC"/>
    <w:rsid w:val="00595601"/>
    <w:rsid w:val="005A353A"/>
    <w:rsid w:val="005A48B3"/>
    <w:rsid w:val="005A549F"/>
    <w:rsid w:val="005A7DE6"/>
    <w:rsid w:val="005B0DF3"/>
    <w:rsid w:val="005B4FE4"/>
    <w:rsid w:val="005C021E"/>
    <w:rsid w:val="005C6E5A"/>
    <w:rsid w:val="005C721F"/>
    <w:rsid w:val="005D014F"/>
    <w:rsid w:val="005D018C"/>
    <w:rsid w:val="005D2B49"/>
    <w:rsid w:val="005D5FB8"/>
    <w:rsid w:val="005E00FA"/>
    <w:rsid w:val="005E29EC"/>
    <w:rsid w:val="005F3E24"/>
    <w:rsid w:val="005F3E80"/>
    <w:rsid w:val="005F475F"/>
    <w:rsid w:val="005F4975"/>
    <w:rsid w:val="005F55FF"/>
    <w:rsid w:val="005F5611"/>
    <w:rsid w:val="005F7A16"/>
    <w:rsid w:val="006027CB"/>
    <w:rsid w:val="00612674"/>
    <w:rsid w:val="006160DC"/>
    <w:rsid w:val="0061792A"/>
    <w:rsid w:val="0062379F"/>
    <w:rsid w:val="00627581"/>
    <w:rsid w:val="00630673"/>
    <w:rsid w:val="00637120"/>
    <w:rsid w:val="00637C6D"/>
    <w:rsid w:val="00650A0F"/>
    <w:rsid w:val="0065153A"/>
    <w:rsid w:val="00656679"/>
    <w:rsid w:val="006575FA"/>
    <w:rsid w:val="006646A6"/>
    <w:rsid w:val="00672561"/>
    <w:rsid w:val="006727C1"/>
    <w:rsid w:val="00675059"/>
    <w:rsid w:val="00677566"/>
    <w:rsid w:val="006803F7"/>
    <w:rsid w:val="00680B31"/>
    <w:rsid w:val="0068145C"/>
    <w:rsid w:val="00683EF2"/>
    <w:rsid w:val="00684280"/>
    <w:rsid w:val="006927C1"/>
    <w:rsid w:val="00695EC9"/>
    <w:rsid w:val="00696CFD"/>
    <w:rsid w:val="00697B66"/>
    <w:rsid w:val="006A5028"/>
    <w:rsid w:val="006A588B"/>
    <w:rsid w:val="006A673A"/>
    <w:rsid w:val="006A6F2B"/>
    <w:rsid w:val="006B4984"/>
    <w:rsid w:val="006C0FD9"/>
    <w:rsid w:val="006C3E18"/>
    <w:rsid w:val="006C44E2"/>
    <w:rsid w:val="006D1B3E"/>
    <w:rsid w:val="006E0AE1"/>
    <w:rsid w:val="006E1B3D"/>
    <w:rsid w:val="006E6820"/>
    <w:rsid w:val="006F25E1"/>
    <w:rsid w:val="006F2CD8"/>
    <w:rsid w:val="006F7527"/>
    <w:rsid w:val="006F7DCA"/>
    <w:rsid w:val="00704868"/>
    <w:rsid w:val="007048E3"/>
    <w:rsid w:val="00707A7D"/>
    <w:rsid w:val="0071341B"/>
    <w:rsid w:val="00713606"/>
    <w:rsid w:val="00716DEA"/>
    <w:rsid w:val="00717063"/>
    <w:rsid w:val="00717BFA"/>
    <w:rsid w:val="00727A42"/>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67FFE"/>
    <w:rsid w:val="0077349B"/>
    <w:rsid w:val="00775FA5"/>
    <w:rsid w:val="00776180"/>
    <w:rsid w:val="00786B4C"/>
    <w:rsid w:val="00790FA8"/>
    <w:rsid w:val="00793000"/>
    <w:rsid w:val="00793E08"/>
    <w:rsid w:val="007963DE"/>
    <w:rsid w:val="007A3172"/>
    <w:rsid w:val="007A7797"/>
    <w:rsid w:val="007B0855"/>
    <w:rsid w:val="007B1419"/>
    <w:rsid w:val="007B1DCF"/>
    <w:rsid w:val="007B1E16"/>
    <w:rsid w:val="007B5ADA"/>
    <w:rsid w:val="007B5F69"/>
    <w:rsid w:val="007B737D"/>
    <w:rsid w:val="007C0716"/>
    <w:rsid w:val="007D169D"/>
    <w:rsid w:val="007E2C05"/>
    <w:rsid w:val="007E37E5"/>
    <w:rsid w:val="007F052C"/>
    <w:rsid w:val="007F1834"/>
    <w:rsid w:val="00800F22"/>
    <w:rsid w:val="0080270B"/>
    <w:rsid w:val="008036F7"/>
    <w:rsid w:val="008073BE"/>
    <w:rsid w:val="00807CE8"/>
    <w:rsid w:val="00813110"/>
    <w:rsid w:val="008133B0"/>
    <w:rsid w:val="00815941"/>
    <w:rsid w:val="008177F0"/>
    <w:rsid w:val="008178F5"/>
    <w:rsid w:val="008359AC"/>
    <w:rsid w:val="00847216"/>
    <w:rsid w:val="00847D66"/>
    <w:rsid w:val="00851066"/>
    <w:rsid w:val="00853E22"/>
    <w:rsid w:val="008573A2"/>
    <w:rsid w:val="0085749B"/>
    <w:rsid w:val="0086192A"/>
    <w:rsid w:val="0086295F"/>
    <w:rsid w:val="00863CDE"/>
    <w:rsid w:val="00867F14"/>
    <w:rsid w:val="00877CBA"/>
    <w:rsid w:val="008858D7"/>
    <w:rsid w:val="0088677D"/>
    <w:rsid w:val="008A0474"/>
    <w:rsid w:val="008A04B7"/>
    <w:rsid w:val="008A3663"/>
    <w:rsid w:val="008A3DAF"/>
    <w:rsid w:val="008A6D13"/>
    <w:rsid w:val="008B13D2"/>
    <w:rsid w:val="008B5385"/>
    <w:rsid w:val="008B58B8"/>
    <w:rsid w:val="008B765E"/>
    <w:rsid w:val="008C104C"/>
    <w:rsid w:val="008C3A38"/>
    <w:rsid w:val="008C4772"/>
    <w:rsid w:val="008C66BE"/>
    <w:rsid w:val="008D1A51"/>
    <w:rsid w:val="008D6EB5"/>
    <w:rsid w:val="008D7484"/>
    <w:rsid w:val="008E1553"/>
    <w:rsid w:val="008E268C"/>
    <w:rsid w:val="008F1C00"/>
    <w:rsid w:val="008F2D2F"/>
    <w:rsid w:val="00901621"/>
    <w:rsid w:val="00904D06"/>
    <w:rsid w:val="00904F52"/>
    <w:rsid w:val="0091190A"/>
    <w:rsid w:val="00913045"/>
    <w:rsid w:val="00917F2E"/>
    <w:rsid w:val="009218D6"/>
    <w:rsid w:val="00926B09"/>
    <w:rsid w:val="0093136C"/>
    <w:rsid w:val="009313AA"/>
    <w:rsid w:val="0094120E"/>
    <w:rsid w:val="00946D88"/>
    <w:rsid w:val="00952ACE"/>
    <w:rsid w:val="00955761"/>
    <w:rsid w:val="009661B7"/>
    <w:rsid w:val="00971814"/>
    <w:rsid w:val="00971F9F"/>
    <w:rsid w:val="00975991"/>
    <w:rsid w:val="00976D01"/>
    <w:rsid w:val="00980C02"/>
    <w:rsid w:val="009849AB"/>
    <w:rsid w:val="00985312"/>
    <w:rsid w:val="0098730E"/>
    <w:rsid w:val="00987B43"/>
    <w:rsid w:val="00993817"/>
    <w:rsid w:val="00994501"/>
    <w:rsid w:val="009951D4"/>
    <w:rsid w:val="009A0DFB"/>
    <w:rsid w:val="009A2376"/>
    <w:rsid w:val="009B59B8"/>
    <w:rsid w:val="009C133D"/>
    <w:rsid w:val="009C1E01"/>
    <w:rsid w:val="009C44F2"/>
    <w:rsid w:val="009D31CF"/>
    <w:rsid w:val="009D5251"/>
    <w:rsid w:val="009E1274"/>
    <w:rsid w:val="009E1C1C"/>
    <w:rsid w:val="009E4663"/>
    <w:rsid w:val="009E6EA1"/>
    <w:rsid w:val="009F163D"/>
    <w:rsid w:val="009F28B1"/>
    <w:rsid w:val="009F3B72"/>
    <w:rsid w:val="009F3DAF"/>
    <w:rsid w:val="009F446A"/>
    <w:rsid w:val="009F5052"/>
    <w:rsid w:val="009F790F"/>
    <w:rsid w:val="009F7F05"/>
    <w:rsid w:val="00A20D00"/>
    <w:rsid w:val="00A22CB4"/>
    <w:rsid w:val="00A269CE"/>
    <w:rsid w:val="00A27C03"/>
    <w:rsid w:val="00A32630"/>
    <w:rsid w:val="00A37BBA"/>
    <w:rsid w:val="00A4388C"/>
    <w:rsid w:val="00A43BA8"/>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B05448"/>
    <w:rsid w:val="00B05BD8"/>
    <w:rsid w:val="00B062A9"/>
    <w:rsid w:val="00B106E6"/>
    <w:rsid w:val="00B11E7C"/>
    <w:rsid w:val="00B143BF"/>
    <w:rsid w:val="00B20CEA"/>
    <w:rsid w:val="00B21C8F"/>
    <w:rsid w:val="00B32197"/>
    <w:rsid w:val="00B33C24"/>
    <w:rsid w:val="00B44177"/>
    <w:rsid w:val="00B44AA4"/>
    <w:rsid w:val="00B50378"/>
    <w:rsid w:val="00B6086D"/>
    <w:rsid w:val="00B60D19"/>
    <w:rsid w:val="00B611AA"/>
    <w:rsid w:val="00B6229B"/>
    <w:rsid w:val="00B71BC4"/>
    <w:rsid w:val="00B724D5"/>
    <w:rsid w:val="00B76920"/>
    <w:rsid w:val="00B87AC5"/>
    <w:rsid w:val="00B9037B"/>
    <w:rsid w:val="00B92CF4"/>
    <w:rsid w:val="00B96674"/>
    <w:rsid w:val="00BA4288"/>
    <w:rsid w:val="00BA57CA"/>
    <w:rsid w:val="00BA5C61"/>
    <w:rsid w:val="00BB04D9"/>
    <w:rsid w:val="00BB3AEB"/>
    <w:rsid w:val="00BD07C8"/>
    <w:rsid w:val="00BD264F"/>
    <w:rsid w:val="00BD512C"/>
    <w:rsid w:val="00BE68C8"/>
    <w:rsid w:val="00BE7797"/>
    <w:rsid w:val="00BE79B9"/>
    <w:rsid w:val="00BF127F"/>
    <w:rsid w:val="00BF5362"/>
    <w:rsid w:val="00BF7959"/>
    <w:rsid w:val="00C01F56"/>
    <w:rsid w:val="00C0374E"/>
    <w:rsid w:val="00C06334"/>
    <w:rsid w:val="00C15103"/>
    <w:rsid w:val="00C154E1"/>
    <w:rsid w:val="00C205C7"/>
    <w:rsid w:val="00C33B07"/>
    <w:rsid w:val="00C35B6D"/>
    <w:rsid w:val="00C42540"/>
    <w:rsid w:val="00C460E5"/>
    <w:rsid w:val="00C52C2E"/>
    <w:rsid w:val="00C5688F"/>
    <w:rsid w:val="00C571F6"/>
    <w:rsid w:val="00C63FCB"/>
    <w:rsid w:val="00C71D48"/>
    <w:rsid w:val="00C76642"/>
    <w:rsid w:val="00C80D8C"/>
    <w:rsid w:val="00C8370B"/>
    <w:rsid w:val="00C91B10"/>
    <w:rsid w:val="00C921AF"/>
    <w:rsid w:val="00C96D56"/>
    <w:rsid w:val="00CA132B"/>
    <w:rsid w:val="00CA1540"/>
    <w:rsid w:val="00CA3275"/>
    <w:rsid w:val="00CB3691"/>
    <w:rsid w:val="00CC0158"/>
    <w:rsid w:val="00CC2163"/>
    <w:rsid w:val="00CC3F7A"/>
    <w:rsid w:val="00CC5E17"/>
    <w:rsid w:val="00CC7AA6"/>
    <w:rsid w:val="00CD0992"/>
    <w:rsid w:val="00CD59EA"/>
    <w:rsid w:val="00CD6D21"/>
    <w:rsid w:val="00CE0DA3"/>
    <w:rsid w:val="00CE3C6A"/>
    <w:rsid w:val="00CE3E09"/>
    <w:rsid w:val="00CE4C4B"/>
    <w:rsid w:val="00CE5DA1"/>
    <w:rsid w:val="00CE6586"/>
    <w:rsid w:val="00CF3E31"/>
    <w:rsid w:val="00CF76E4"/>
    <w:rsid w:val="00D04BF0"/>
    <w:rsid w:val="00D14773"/>
    <w:rsid w:val="00D15798"/>
    <w:rsid w:val="00D16F4D"/>
    <w:rsid w:val="00D222A0"/>
    <w:rsid w:val="00D23ACD"/>
    <w:rsid w:val="00D25284"/>
    <w:rsid w:val="00D254DB"/>
    <w:rsid w:val="00D26A4B"/>
    <w:rsid w:val="00D2753C"/>
    <w:rsid w:val="00D335FC"/>
    <w:rsid w:val="00D407E1"/>
    <w:rsid w:val="00D43FB0"/>
    <w:rsid w:val="00D512FA"/>
    <w:rsid w:val="00D56971"/>
    <w:rsid w:val="00D5710F"/>
    <w:rsid w:val="00D7009F"/>
    <w:rsid w:val="00D70682"/>
    <w:rsid w:val="00D80C3D"/>
    <w:rsid w:val="00D82EFA"/>
    <w:rsid w:val="00D87C12"/>
    <w:rsid w:val="00D96A3F"/>
    <w:rsid w:val="00D96EF7"/>
    <w:rsid w:val="00DA105D"/>
    <w:rsid w:val="00DA2163"/>
    <w:rsid w:val="00DA3ABF"/>
    <w:rsid w:val="00DA4919"/>
    <w:rsid w:val="00DA5B3E"/>
    <w:rsid w:val="00DB20D7"/>
    <w:rsid w:val="00DB3BB2"/>
    <w:rsid w:val="00DB6DA3"/>
    <w:rsid w:val="00DC6E3B"/>
    <w:rsid w:val="00DC725E"/>
    <w:rsid w:val="00DD273B"/>
    <w:rsid w:val="00DE2001"/>
    <w:rsid w:val="00DE3C34"/>
    <w:rsid w:val="00DE40C9"/>
    <w:rsid w:val="00DF72D5"/>
    <w:rsid w:val="00E00819"/>
    <w:rsid w:val="00E012F8"/>
    <w:rsid w:val="00E07D31"/>
    <w:rsid w:val="00E07DAF"/>
    <w:rsid w:val="00E115FC"/>
    <w:rsid w:val="00E1488A"/>
    <w:rsid w:val="00E148DF"/>
    <w:rsid w:val="00E17752"/>
    <w:rsid w:val="00E217FF"/>
    <w:rsid w:val="00E24288"/>
    <w:rsid w:val="00E24CCC"/>
    <w:rsid w:val="00E303AC"/>
    <w:rsid w:val="00E32E8F"/>
    <w:rsid w:val="00E35A69"/>
    <w:rsid w:val="00E3784D"/>
    <w:rsid w:val="00E462F7"/>
    <w:rsid w:val="00E571FC"/>
    <w:rsid w:val="00E57B74"/>
    <w:rsid w:val="00E6620E"/>
    <w:rsid w:val="00E74DB2"/>
    <w:rsid w:val="00E82AA1"/>
    <w:rsid w:val="00E84366"/>
    <w:rsid w:val="00E85292"/>
    <w:rsid w:val="00E905AC"/>
    <w:rsid w:val="00E93E16"/>
    <w:rsid w:val="00E94870"/>
    <w:rsid w:val="00EA402B"/>
    <w:rsid w:val="00EA613C"/>
    <w:rsid w:val="00EA7060"/>
    <w:rsid w:val="00EA7A1A"/>
    <w:rsid w:val="00EB31E0"/>
    <w:rsid w:val="00EB7121"/>
    <w:rsid w:val="00EC0EE6"/>
    <w:rsid w:val="00EC3D9F"/>
    <w:rsid w:val="00EC4279"/>
    <w:rsid w:val="00EC58B3"/>
    <w:rsid w:val="00EC72BC"/>
    <w:rsid w:val="00EE1D25"/>
    <w:rsid w:val="00EE5A18"/>
    <w:rsid w:val="00EF1934"/>
    <w:rsid w:val="00EF7037"/>
    <w:rsid w:val="00F01B90"/>
    <w:rsid w:val="00F01E4A"/>
    <w:rsid w:val="00F0517F"/>
    <w:rsid w:val="00F10062"/>
    <w:rsid w:val="00F10547"/>
    <w:rsid w:val="00F26A5A"/>
    <w:rsid w:val="00F2707A"/>
    <w:rsid w:val="00F32C8A"/>
    <w:rsid w:val="00F37509"/>
    <w:rsid w:val="00F3781E"/>
    <w:rsid w:val="00F45B27"/>
    <w:rsid w:val="00F47829"/>
    <w:rsid w:val="00F5103E"/>
    <w:rsid w:val="00F551E6"/>
    <w:rsid w:val="00F6323D"/>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62A0"/>
    <w:rsid w:val="00FB740A"/>
    <w:rsid w:val="00FC429B"/>
    <w:rsid w:val="00FC78CF"/>
    <w:rsid w:val="00FD0C87"/>
    <w:rsid w:val="00FD6BE2"/>
    <w:rsid w:val="00FE24D6"/>
    <w:rsid w:val="00FE2B5E"/>
    <w:rsid w:val="00FE395A"/>
    <w:rsid w:val="00FF161B"/>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28763D1"/>
  <w15:docId w15:val="{D4EEE06A-A594-4248-9A59-E3126BCC4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D0024-B181-4274-A4CF-EFC24B703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848</Words>
  <Characters>5349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PI INDEX ABC</vt:lpstr>
    </vt:vector>
  </TitlesOfParts>
  <Company>INDEX-Werke GmbH &amp; Co. KG</Company>
  <LinksUpToDate>false</LinksUpToDate>
  <CharactersWithSpaces>6185</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ABC</dc:title>
  <dc:creator>INDEX-Werke GmbH &amp; Co. KG</dc:creator>
  <cp:lastModifiedBy>Janke, Nicole</cp:lastModifiedBy>
  <cp:revision>10</cp:revision>
  <cp:lastPrinted>2021-07-26T07:18:00Z</cp:lastPrinted>
  <dcterms:created xsi:type="dcterms:W3CDTF">2021-07-23T08:31:00Z</dcterms:created>
  <dcterms:modified xsi:type="dcterms:W3CDTF">2021-09-15T12:25:00Z</dcterms:modified>
</cp:coreProperties>
</file>